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 xml:space="preserve">Andrea </w:t>
      </w:r>
      <w:proofErr w:type="spellStart"/>
      <w:r w:rsidR="008413F9" w:rsidRPr="00333F2F">
        <w:rPr>
          <w:rStyle w:val="Hypertextovodkaz"/>
          <w:rFonts w:ascii="Times New Roman" w:hAnsi="Times New Roman"/>
          <w:color w:val="auto"/>
          <w:sz w:val="22"/>
          <w:szCs w:val="22"/>
          <w:u w:val="none"/>
          <w:lang w:val="cs-CZ"/>
        </w:rPr>
        <w:t>Videnková</w:t>
      </w:r>
      <w:proofErr w:type="spellEnd"/>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5274AA68"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r w:rsidR="00103DA3" w:rsidRPr="00103DA3">
        <w:rPr>
          <w:sz w:val="22"/>
          <w:szCs w:val="22"/>
        </w:rPr>
        <w:t xml:space="preserve"> </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57001D1A"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hotovitel ke každému kontrolnímu dni předá fotodokumentaci dosavadního průběhu prací provedených mezi jednotlivými kontrolními dny</w:t>
      </w:r>
      <w:ins w:id="2" w:author="Autor">
        <w:r w:rsidR="00830C56">
          <w:rPr>
            <w:sz w:val="22"/>
            <w:szCs w:val="22"/>
          </w:rPr>
          <w:t>.</w:t>
        </w:r>
      </w:ins>
      <w:del w:id="3" w:author="Autor">
        <w:r w:rsidRPr="00EF200E" w:rsidDel="00830C56">
          <w:rPr>
            <w:sz w:val="22"/>
            <w:szCs w:val="22"/>
          </w:rPr>
          <w:delText>),</w:delText>
        </w:r>
      </w:del>
      <w:ins w:id="4" w:author="Autor">
        <w:r w:rsidR="008F48F3" w:rsidRPr="008F48F3">
          <w:t xml:space="preserve"> </w:t>
        </w:r>
        <w:r w:rsidR="008F48F3" w:rsidRPr="008F48F3">
          <w:rPr>
            <w:sz w:val="22"/>
            <w:szCs w:val="22"/>
          </w:rPr>
          <w:t xml:space="preserve">Fotodokumentace bude </w:t>
        </w:r>
        <w:r w:rsidR="008F48F3">
          <w:rPr>
            <w:sz w:val="22"/>
            <w:szCs w:val="22"/>
          </w:rPr>
          <w:t>Z</w:t>
        </w:r>
        <w:r w:rsidR="008F48F3" w:rsidRPr="008F48F3">
          <w:rPr>
            <w:sz w:val="22"/>
            <w:szCs w:val="22"/>
          </w:rPr>
          <w:t>hotovitelem pořizována zejména za účelem vyloučení pochyb</w:t>
        </w:r>
        <w:r w:rsidR="008F48F3">
          <w:rPr>
            <w:sz w:val="22"/>
            <w:szCs w:val="22"/>
          </w:rPr>
          <w:t>n</w:t>
        </w:r>
        <w:r w:rsidR="008F48F3" w:rsidRPr="008F48F3">
          <w:rPr>
            <w:sz w:val="22"/>
            <w:szCs w:val="22"/>
          </w:rPr>
          <w:t xml:space="preserve">ostí o postupu plnění a realizace těch částí </w:t>
        </w:r>
        <w:r w:rsidR="008F48F3">
          <w:rPr>
            <w:sz w:val="22"/>
            <w:szCs w:val="22"/>
          </w:rPr>
          <w:t>D</w:t>
        </w:r>
        <w:r w:rsidR="008F48F3" w:rsidRPr="008F48F3">
          <w:rPr>
            <w:sz w:val="22"/>
            <w:szCs w:val="22"/>
          </w:rPr>
          <w:t>íla, které následně nebudou viditelná, nebo budou odstraňovány, nebo jsou předmětem změn plnění, nebo změn stavu. Uvedené bude určující pro četnost a rozsah fotodokumentace</w:t>
        </w:r>
        <w:r w:rsidR="00830C56">
          <w:rPr>
            <w:sz w:val="22"/>
            <w:szCs w:val="22"/>
          </w:rPr>
          <w:t>),</w:t>
        </w:r>
      </w:ins>
      <w:r w:rsidRPr="00EF200E">
        <w:rPr>
          <w:sz w:val="22"/>
          <w:szCs w:val="22"/>
        </w:rPr>
        <w:t xml:space="preserve"> fotodokumentace bude zasílána elektronicky na adresu: </w:t>
      </w:r>
      <w:ins w:id="5" w:author="Autor">
        <w:r w:rsidR="006D7CD2" w:rsidRPr="00294A30">
          <w:rPr>
            <w:sz w:val="22"/>
            <w:szCs w:val="22"/>
            <w:highlight w:val="cyan"/>
          </w:rPr>
          <w:t>[</w:t>
        </w:r>
        <w:r w:rsidR="006D7CD2" w:rsidRPr="00294A30">
          <w:rPr>
            <w:i/>
            <w:iCs/>
            <w:sz w:val="22"/>
            <w:szCs w:val="22"/>
            <w:highlight w:val="cyan"/>
          </w:rPr>
          <w:t>pozn.:</w:t>
        </w:r>
        <w:r w:rsidR="006D7CD2" w:rsidRPr="00294A30">
          <w:rPr>
            <w:sz w:val="22"/>
            <w:szCs w:val="22"/>
            <w:highlight w:val="cyan"/>
          </w:rPr>
          <w:t xml:space="preserve"> </w:t>
        </w:r>
        <w:r w:rsidR="006D7CD2" w:rsidRPr="00294A30">
          <w:rPr>
            <w:i/>
            <w:iCs/>
            <w:sz w:val="22"/>
            <w:szCs w:val="22"/>
            <w:highlight w:val="cyan"/>
          </w:rPr>
          <w:t>dodavatel nevyplňuje, doplní zadavatel až před podpisem Smlouvy]</w:t>
        </w:r>
      </w:ins>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38475E4A" w14:textId="77777777" w:rsidR="00313326" w:rsidRDefault="00313326" w:rsidP="00313326">
      <w:pPr>
        <w:pStyle w:val="Odstavecseseznamem"/>
        <w:spacing w:before="120" w:after="120"/>
        <w:ind w:left="567"/>
        <w:jc w:val="both"/>
        <w:rPr>
          <w:sz w:val="22"/>
          <w:szCs w:val="22"/>
        </w:rPr>
      </w:pPr>
    </w:p>
    <w:p w14:paraId="4F118A25" w14:textId="77777777" w:rsidR="00313326" w:rsidRDefault="00313326" w:rsidP="00313326">
      <w:pPr>
        <w:pStyle w:val="Odstavecseseznamem"/>
        <w:spacing w:before="120" w:after="120"/>
        <w:ind w:left="567"/>
        <w:jc w:val="both"/>
        <w:rPr>
          <w:sz w:val="22"/>
          <w:szCs w:val="22"/>
        </w:rPr>
      </w:pPr>
    </w:p>
    <w:p w14:paraId="7B9F79EE" w14:textId="77777777" w:rsidR="00313326" w:rsidRPr="00294A30" w:rsidRDefault="00313326" w:rsidP="00F12959">
      <w:pPr>
        <w:pStyle w:val="Odstavecseseznamem"/>
        <w:spacing w:before="120" w:after="120"/>
        <w:ind w:left="567"/>
        <w:jc w:val="both"/>
        <w:rPr>
          <w:sz w:val="22"/>
          <w:szCs w:val="22"/>
        </w:rPr>
      </w:pP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7DE0240C"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6" w:name="_Hlk130808926"/>
      <w:r w:rsidRPr="00EF200E">
        <w:rPr>
          <w:sz w:val="22"/>
          <w:szCs w:val="22"/>
        </w:rPr>
        <w:t xml:space="preserve">schématického návrhu </w:t>
      </w:r>
      <w:bookmarkEnd w:id="6"/>
      <w:r w:rsidRPr="00EF200E">
        <w:rPr>
          <w:sz w:val="22"/>
          <w:szCs w:val="22"/>
        </w:rPr>
        <w:t>předloženého Zhotovitelem v 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strojní výkresy s měněnými prvky vozidla, výkres kotvení všech nových prvků, schéma elektrického zapojení samotného Systému </w:t>
      </w:r>
      <w:r w:rsidR="003D1E9A">
        <w:rPr>
          <w:sz w:val="22"/>
          <w:szCs w:val="22"/>
        </w:rPr>
        <w:br/>
      </w:r>
      <w:r w:rsidRPr="00EF200E">
        <w:rPr>
          <w:sz w:val="22"/>
          <w:szCs w:val="22"/>
        </w:rPr>
        <w:t>a 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35360159" w14:textId="77777777" w:rsidR="00313326" w:rsidRDefault="00313326" w:rsidP="00294A30">
      <w:pPr>
        <w:pStyle w:val="Odstavecseseznamem"/>
        <w:widowControl w:val="0"/>
        <w:spacing w:before="120" w:after="120"/>
        <w:ind w:left="567"/>
        <w:jc w:val="both"/>
        <w:rPr>
          <w:sz w:val="22"/>
          <w:szCs w:val="22"/>
        </w:rPr>
      </w:pPr>
    </w:p>
    <w:p w14:paraId="14CE8CF8" w14:textId="71326412"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Legislativou se rozumí všechny obecně závazné předpisy s vazbou na provozní 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w:t>
      </w:r>
      <w:proofErr w:type="gramStart"/>
      <w:r>
        <w:rPr>
          <w:sz w:val="22"/>
          <w:szCs w:val="22"/>
        </w:rPr>
        <w:t>bode</w:t>
      </w:r>
      <w:proofErr w:type="gramEnd"/>
      <w:r>
        <w:rPr>
          <w:sz w:val="22"/>
          <w:szCs w:val="22"/>
        </w:rPr>
        <w:t xml:space="preserv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7" w:name="_Hlk192433209"/>
      <w:r w:rsidRPr="00EF200E">
        <w:rPr>
          <w:b/>
          <w:sz w:val="22"/>
          <w:szCs w:val="22"/>
        </w:rPr>
        <w:t>do 6-ti měsíců</w:t>
      </w:r>
      <w:r w:rsidRPr="00EF200E">
        <w:rPr>
          <w:sz w:val="22"/>
          <w:szCs w:val="22"/>
        </w:rPr>
        <w:t xml:space="preserve"> </w:t>
      </w:r>
      <w:bookmarkEnd w:id="7"/>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8"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8"/>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 xml:space="preserve">Andrea </w:t>
      </w:r>
      <w:proofErr w:type="spellStart"/>
      <w:r w:rsidR="007A1282">
        <w:rPr>
          <w:sz w:val="22"/>
          <w:szCs w:val="22"/>
        </w:rPr>
        <w:t>Videnková</w:t>
      </w:r>
      <w:proofErr w:type="spellEnd"/>
      <w:r w:rsidR="007A1282">
        <w:rPr>
          <w:sz w:val="22"/>
          <w:szCs w:val="22"/>
        </w:rPr>
        <w:t>,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9"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9"/>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10" w:name="_Hlk192436450"/>
      <w:r w:rsidRPr="00363386">
        <w:rPr>
          <w:sz w:val="22"/>
          <w:szCs w:val="22"/>
        </w:rPr>
        <w:t xml:space="preserve">dle přílohy č. </w:t>
      </w:r>
      <w:r w:rsidR="001E27C5" w:rsidRPr="00363386">
        <w:rPr>
          <w:sz w:val="22"/>
          <w:szCs w:val="22"/>
        </w:rPr>
        <w:t xml:space="preserve">3 </w:t>
      </w:r>
      <w:bookmarkEnd w:id="10"/>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 xml:space="preserve">potvrzení, že data o cestování jsou pro třetí strany zveřejněna ve formátu DATEX II (CEN/TS 16157 a následně zdokonalené verze), ve formátu </w:t>
      </w:r>
      <w:proofErr w:type="spellStart"/>
      <w:r w:rsidRPr="00EF200E">
        <w:rPr>
          <w:sz w:val="22"/>
          <w:szCs w:val="22"/>
        </w:rPr>
        <w:t>NeTEx</w:t>
      </w:r>
      <w:proofErr w:type="spellEnd"/>
      <w:r w:rsidRPr="00EF200E">
        <w:rPr>
          <w:sz w:val="22"/>
          <w:szCs w:val="22"/>
        </w:rPr>
        <w:t xml:space="preserve"> (CEN/TS 16614 založený na podkladovém referenčním datovém modelu </w:t>
      </w:r>
      <w:proofErr w:type="spellStart"/>
      <w:r w:rsidRPr="00EF200E">
        <w:rPr>
          <w:sz w:val="22"/>
          <w:szCs w:val="22"/>
        </w:rPr>
        <w:t>Transmodel</w:t>
      </w:r>
      <w:proofErr w:type="spellEnd"/>
      <w:r w:rsidRPr="00EF200E">
        <w:rPr>
          <w:sz w:val="22"/>
          <w:szCs w:val="22"/>
        </w:rPr>
        <w:t xml:space="preserve">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11"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11"/>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12"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12"/>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13"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13"/>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4"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4"/>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6FB7D91B"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bodu 5.1. písm. a) až c)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r w:rsidRPr="00EF200E">
        <w:rPr>
          <w:sz w:val="22"/>
          <w:szCs w:val="22"/>
        </w:rPr>
        <w:t xml:space="preserve"> </w:t>
      </w:r>
    </w:p>
    <w:p w14:paraId="6D648D0F" w14:textId="3904EE43"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7B10D6E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plnění dle bodu 5.1. písm. a) až c)</w:t>
      </w:r>
      <w:r w:rsidR="007D62DD">
        <w:rPr>
          <w:sz w:val="22"/>
        </w:rPr>
        <w:t xml:space="preserve"> 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39A3809E"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dle bodu 5.1. písm. a) až c)</w:t>
      </w:r>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44EAD2AB"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povinen veškerá Zařízení nainstalovaná ve vozidlech Objednatele bez zbytečného odkladu demontovat a uvést tato vozidla do původního stavu (před Instalací Zařízení)</w:t>
      </w:r>
      <w:ins w:id="15" w:author="Autor">
        <w:r w:rsidR="002A37B3">
          <w:rPr>
            <w:sz w:val="22"/>
            <w:szCs w:val="22"/>
          </w:rPr>
          <w:t xml:space="preserve">, kdy pro tyto účely Objednatel </w:t>
        </w:r>
        <w:r w:rsidR="000C0CBC" w:rsidRPr="000C0CBC">
          <w:rPr>
            <w:sz w:val="22"/>
            <w:szCs w:val="22"/>
          </w:rPr>
          <w:t xml:space="preserve">předá </w:t>
        </w:r>
        <w:r w:rsidR="000C0CBC">
          <w:rPr>
            <w:sz w:val="22"/>
            <w:szCs w:val="22"/>
          </w:rPr>
          <w:t>Z</w:t>
        </w:r>
        <w:r w:rsidR="000C0CBC" w:rsidRPr="000C0CBC">
          <w:rPr>
            <w:sz w:val="22"/>
            <w:szCs w:val="22"/>
          </w:rPr>
          <w:t>hotoviteli dříve demontované technologie,</w:t>
        </w:r>
      </w:ins>
      <w:r w:rsidR="002B7145" w:rsidRPr="00EF200E">
        <w:rPr>
          <w:sz w:val="22"/>
          <w:szCs w:val="22"/>
        </w:rPr>
        <w:t xml:space="preserve">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6"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6"/>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7"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7"/>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6ACCBE8F" w14:textId="77777777" w:rsidR="000B2C44" w:rsidRPr="00952BA8" w:rsidRDefault="000B2C44" w:rsidP="00F12959">
      <w:pPr>
        <w:tabs>
          <w:tab w:val="left" w:pos="6096"/>
        </w:tabs>
        <w:ind w:right="21"/>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74DEF38F" w14:textId="52A5B637" w:rsidR="00952BA8" w:rsidRDefault="00B672B3" w:rsidP="00007E46">
      <w:pPr>
        <w:tabs>
          <w:tab w:val="center" w:pos="7655"/>
        </w:tabs>
        <w:ind w:right="21"/>
        <w:rPr>
          <w:sz w:val="22"/>
          <w:szCs w:val="22"/>
        </w:rPr>
      </w:pPr>
      <w:r w:rsidRPr="00FB7744">
        <w:rPr>
          <w:sz w:val="22"/>
          <w:szCs w:val="22"/>
        </w:rPr>
        <w:t xml:space="preserve">člen představenstva </w:t>
      </w: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8324B" w14:textId="77777777" w:rsidR="009B2077" w:rsidRDefault="009B2077">
      <w:r>
        <w:separator/>
      </w:r>
    </w:p>
  </w:endnote>
  <w:endnote w:type="continuationSeparator" w:id="0">
    <w:p w14:paraId="01CC8A0B" w14:textId="77777777" w:rsidR="009B2077" w:rsidRDefault="009B2077">
      <w:r>
        <w:continuationSeparator/>
      </w:r>
    </w:p>
  </w:endnote>
  <w:endnote w:type="continuationNotice" w:id="1">
    <w:p w14:paraId="6FB57D45" w14:textId="77777777" w:rsidR="009B2077" w:rsidRDefault="009B2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955D7" w14:textId="77777777" w:rsidR="009B2077" w:rsidRDefault="009B2077">
      <w:r>
        <w:separator/>
      </w:r>
    </w:p>
  </w:footnote>
  <w:footnote w:type="continuationSeparator" w:id="0">
    <w:p w14:paraId="002BB1E2" w14:textId="77777777" w:rsidR="009B2077" w:rsidRDefault="009B2077">
      <w:r>
        <w:continuationSeparator/>
      </w:r>
    </w:p>
  </w:footnote>
  <w:footnote w:type="continuationNotice" w:id="1">
    <w:p w14:paraId="55443FD2" w14:textId="77777777" w:rsidR="009B2077" w:rsidRDefault="009B2077"/>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412893295">
    <w:abstractNumId w:val="0"/>
  </w:num>
  <w:num w:numId="2" w16cid:durableId="1951007792">
    <w:abstractNumId w:val="60"/>
  </w:num>
  <w:num w:numId="3" w16cid:durableId="1004162003">
    <w:abstractNumId w:val="51"/>
  </w:num>
  <w:num w:numId="4" w16cid:durableId="1013068529">
    <w:abstractNumId w:val="56"/>
  </w:num>
  <w:num w:numId="5" w16cid:durableId="193617177">
    <w:abstractNumId w:val="94"/>
  </w:num>
  <w:num w:numId="6" w16cid:durableId="564023926">
    <w:abstractNumId w:val="63"/>
  </w:num>
  <w:num w:numId="7" w16cid:durableId="954481798">
    <w:abstractNumId w:val="3"/>
  </w:num>
  <w:num w:numId="8" w16cid:durableId="2001343869">
    <w:abstractNumId w:val="66"/>
  </w:num>
  <w:num w:numId="9" w16cid:durableId="1323848266">
    <w:abstractNumId w:val="71"/>
  </w:num>
  <w:num w:numId="10" w16cid:durableId="668405487">
    <w:abstractNumId w:val="16"/>
  </w:num>
  <w:num w:numId="11" w16cid:durableId="757483426">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8338582">
    <w:abstractNumId w:val="92"/>
  </w:num>
  <w:num w:numId="13" w16cid:durableId="1626230581">
    <w:abstractNumId w:val="80"/>
  </w:num>
  <w:num w:numId="14" w16cid:durableId="638412961">
    <w:abstractNumId w:val="44"/>
  </w:num>
  <w:num w:numId="15" w16cid:durableId="295382438">
    <w:abstractNumId w:val="59"/>
  </w:num>
  <w:num w:numId="16" w16cid:durableId="2070806768">
    <w:abstractNumId w:val="1"/>
  </w:num>
  <w:num w:numId="17" w16cid:durableId="744186540">
    <w:abstractNumId w:val="52"/>
  </w:num>
  <w:num w:numId="18" w16cid:durableId="372114594">
    <w:abstractNumId w:val="8"/>
  </w:num>
  <w:num w:numId="19" w16cid:durableId="691033546">
    <w:abstractNumId w:val="27"/>
  </w:num>
  <w:num w:numId="20" w16cid:durableId="103310809">
    <w:abstractNumId w:val="31"/>
  </w:num>
  <w:num w:numId="21" w16cid:durableId="1198933495">
    <w:abstractNumId w:val="48"/>
  </w:num>
  <w:num w:numId="22" w16cid:durableId="1523740559">
    <w:abstractNumId w:val="26"/>
  </w:num>
  <w:num w:numId="23" w16cid:durableId="1407997340">
    <w:abstractNumId w:val="34"/>
  </w:num>
  <w:num w:numId="24" w16cid:durableId="171452219">
    <w:abstractNumId w:val="55"/>
  </w:num>
  <w:num w:numId="25" w16cid:durableId="1111048498">
    <w:abstractNumId w:val="19"/>
  </w:num>
  <w:num w:numId="26" w16cid:durableId="285699793">
    <w:abstractNumId w:val="42"/>
  </w:num>
  <w:num w:numId="27" w16cid:durableId="1980722029">
    <w:abstractNumId w:val="61"/>
  </w:num>
  <w:num w:numId="28" w16cid:durableId="2013140619">
    <w:abstractNumId w:val="11"/>
  </w:num>
  <w:num w:numId="29" w16cid:durableId="903838601">
    <w:abstractNumId w:val="69"/>
  </w:num>
  <w:num w:numId="30" w16cid:durableId="757099704">
    <w:abstractNumId w:val="53"/>
  </w:num>
  <w:num w:numId="31" w16cid:durableId="358043913">
    <w:abstractNumId w:val="88"/>
  </w:num>
  <w:num w:numId="32" w16cid:durableId="868418725">
    <w:abstractNumId w:val="23"/>
  </w:num>
  <w:num w:numId="33" w16cid:durableId="907306076">
    <w:abstractNumId w:val="37"/>
  </w:num>
  <w:num w:numId="34" w16cid:durableId="14822314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4897030">
    <w:abstractNumId w:val="81"/>
  </w:num>
  <w:num w:numId="36" w16cid:durableId="1371146834">
    <w:abstractNumId w:val="73"/>
  </w:num>
  <w:num w:numId="37" w16cid:durableId="1552419978">
    <w:abstractNumId w:val="32"/>
  </w:num>
  <w:num w:numId="38" w16cid:durableId="1649899990">
    <w:abstractNumId w:val="54"/>
  </w:num>
  <w:num w:numId="39" w16cid:durableId="351613590">
    <w:abstractNumId w:val="33"/>
  </w:num>
  <w:num w:numId="40" w16cid:durableId="394743767">
    <w:abstractNumId w:val="95"/>
  </w:num>
  <w:num w:numId="41" w16cid:durableId="208761114">
    <w:abstractNumId w:val="17"/>
  </w:num>
  <w:num w:numId="42" w16cid:durableId="1460493937">
    <w:abstractNumId w:val="9"/>
  </w:num>
  <w:num w:numId="43" w16cid:durableId="871116059">
    <w:abstractNumId w:val="68"/>
  </w:num>
  <w:num w:numId="44" w16cid:durableId="831797677">
    <w:abstractNumId w:val="35"/>
  </w:num>
  <w:num w:numId="45" w16cid:durableId="2144151125">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37597354">
    <w:abstractNumId w:val="83"/>
  </w:num>
  <w:num w:numId="47" w16cid:durableId="28141392">
    <w:abstractNumId w:val="77"/>
  </w:num>
  <w:num w:numId="48" w16cid:durableId="2533639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65737136">
    <w:abstractNumId w:val="13"/>
  </w:num>
  <w:num w:numId="50" w16cid:durableId="658310818">
    <w:abstractNumId w:val="49"/>
    <w:lvlOverride w:ilvl="0">
      <w:startOverride w:val="1"/>
    </w:lvlOverride>
  </w:num>
  <w:num w:numId="51" w16cid:durableId="1502160312">
    <w:abstractNumId w:val="22"/>
  </w:num>
  <w:num w:numId="52" w16cid:durableId="1085687077">
    <w:abstractNumId w:val="14"/>
  </w:num>
  <w:num w:numId="53" w16cid:durableId="312562248">
    <w:abstractNumId w:val="76"/>
  </w:num>
  <w:num w:numId="54" w16cid:durableId="270086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5922192">
    <w:abstractNumId w:val="2"/>
  </w:num>
  <w:num w:numId="56" w16cid:durableId="762460214">
    <w:abstractNumId w:val="85"/>
  </w:num>
  <w:num w:numId="57" w16cid:durableId="853541922">
    <w:abstractNumId w:val="28"/>
  </w:num>
  <w:num w:numId="58" w16cid:durableId="594360880">
    <w:abstractNumId w:val="90"/>
  </w:num>
  <w:num w:numId="59" w16cid:durableId="1907838247">
    <w:abstractNumId w:val="4"/>
  </w:num>
  <w:num w:numId="60" w16cid:durableId="2015717301">
    <w:abstractNumId w:val="10"/>
  </w:num>
  <w:num w:numId="61" w16cid:durableId="1051346713">
    <w:abstractNumId w:val="72"/>
  </w:num>
  <w:num w:numId="62" w16cid:durableId="185557065">
    <w:abstractNumId w:val="12"/>
  </w:num>
  <w:num w:numId="63" w16cid:durableId="1533956812">
    <w:abstractNumId w:val="58"/>
  </w:num>
  <w:num w:numId="64" w16cid:durableId="159079919">
    <w:abstractNumId w:val="30"/>
  </w:num>
  <w:num w:numId="65" w16cid:durableId="11757273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89029328">
    <w:abstractNumId w:val="74"/>
  </w:num>
  <w:num w:numId="67" w16cid:durableId="99367989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24776631">
    <w:abstractNumId w:val="21"/>
  </w:num>
  <w:num w:numId="69" w16cid:durableId="29692264">
    <w:abstractNumId w:val="62"/>
  </w:num>
  <w:num w:numId="70" w16cid:durableId="131095247">
    <w:abstractNumId w:val="82"/>
  </w:num>
  <w:num w:numId="71" w16cid:durableId="2137984242">
    <w:abstractNumId w:val="84"/>
  </w:num>
  <w:num w:numId="72" w16cid:durableId="364061594">
    <w:abstractNumId w:val="85"/>
  </w:num>
  <w:num w:numId="73" w16cid:durableId="1765414233">
    <w:abstractNumId w:val="85"/>
  </w:num>
  <w:num w:numId="74" w16cid:durableId="804617378">
    <w:abstractNumId w:val="40"/>
  </w:num>
  <w:num w:numId="75" w16cid:durableId="1803385547">
    <w:abstractNumId w:val="89"/>
  </w:num>
  <w:num w:numId="76" w16cid:durableId="887955353">
    <w:abstractNumId w:val="65"/>
  </w:num>
  <w:num w:numId="77" w16cid:durableId="1160384233">
    <w:abstractNumId w:val="15"/>
  </w:num>
  <w:num w:numId="78" w16cid:durableId="2103604280">
    <w:abstractNumId w:val="36"/>
  </w:num>
  <w:num w:numId="79" w16cid:durableId="598947418">
    <w:abstractNumId w:val="47"/>
  </w:num>
  <w:num w:numId="80" w16cid:durableId="1057977483">
    <w:abstractNumId w:val="5"/>
  </w:num>
  <w:num w:numId="81" w16cid:durableId="496917887">
    <w:abstractNumId w:val="41"/>
  </w:num>
  <w:num w:numId="82" w16cid:durableId="1780639266">
    <w:abstractNumId w:val="70"/>
  </w:num>
  <w:num w:numId="83" w16cid:durableId="5776359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064182079">
    <w:abstractNumId w:val="7"/>
  </w:num>
  <w:num w:numId="85" w16cid:durableId="404694115">
    <w:abstractNumId w:val="38"/>
  </w:num>
  <w:num w:numId="86" w16cid:durableId="88475107">
    <w:abstractNumId w:val="87"/>
  </w:num>
  <w:num w:numId="87" w16cid:durableId="1224023362">
    <w:abstractNumId w:val="18"/>
  </w:num>
  <w:num w:numId="88" w16cid:durableId="686836477">
    <w:abstractNumId w:val="64"/>
  </w:num>
  <w:num w:numId="89" w16cid:durableId="7431446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45320635">
    <w:abstractNumId w:val="96"/>
  </w:num>
  <w:num w:numId="91" w16cid:durableId="201788478">
    <w:abstractNumId w:val="78"/>
  </w:num>
  <w:num w:numId="92" w16cid:durableId="1984965086">
    <w:abstractNumId w:val="20"/>
  </w:num>
  <w:num w:numId="93" w16cid:durableId="187110023">
    <w:abstractNumId w:val="24"/>
  </w:num>
  <w:num w:numId="94" w16cid:durableId="1417287546">
    <w:abstractNumId w:val="43"/>
  </w:num>
  <w:num w:numId="95" w16cid:durableId="1617565395">
    <w:abstractNumId w:val="46"/>
  </w:num>
  <w:num w:numId="96" w16cid:durableId="7610413">
    <w:abstractNumId w:val="6"/>
  </w:num>
  <w:num w:numId="97" w16cid:durableId="1416895413">
    <w:abstractNumId w:val="86"/>
  </w:num>
  <w:num w:numId="98" w16cid:durableId="436759220">
    <w:abstractNumId w:val="79"/>
  </w:num>
  <w:num w:numId="99" w16cid:durableId="689989784">
    <w:abstractNumId w:val="93"/>
  </w:num>
  <w:num w:numId="100" w16cid:durableId="961031874">
    <w:abstractNumId w:val="91"/>
  </w:num>
  <w:num w:numId="101" w16cid:durableId="690569748">
    <w:abstractNumId w:val="67"/>
  </w:num>
  <w:num w:numId="102" w16cid:durableId="2058426893">
    <w:abstractNumId w:val="25"/>
  </w:num>
  <w:num w:numId="103" w16cid:durableId="844831893">
    <w:abstractNumId w:val="97"/>
  </w:num>
  <w:num w:numId="104" w16cid:durableId="172232539">
    <w:abstractNumId w:val="39"/>
  </w:num>
  <w:num w:numId="105" w16cid:durableId="1362052780">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0CBC"/>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3DA3"/>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37B3"/>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326"/>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586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D7CD2"/>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A4D"/>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C56"/>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48F3"/>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077"/>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3E2E"/>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294"/>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235"/>
    <w:rsid w:val="00D526F0"/>
    <w:rsid w:val="00D527CF"/>
    <w:rsid w:val="00D52922"/>
    <w:rsid w:val="00D534D0"/>
    <w:rsid w:val="00D53817"/>
    <w:rsid w:val="00D53AFF"/>
    <w:rsid w:val="00D542C5"/>
    <w:rsid w:val="00D545FA"/>
    <w:rsid w:val="00D5580A"/>
    <w:rsid w:val="00D55A60"/>
    <w:rsid w:val="00D5690F"/>
    <w:rsid w:val="00D56944"/>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959"/>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B5D82-7EA6-4F94-80D4-48950B3E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16948</Words>
  <Characters>103404</Characters>
  <Application>Microsoft Office Word</Application>
  <DocSecurity>0</DocSecurity>
  <Lines>861</Lines>
  <Paragraphs>240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2025-12-16T09:18:00Z</dcterms:created>
  <dcterms:modified xsi:type="dcterms:W3CDTF">2025-12-16T16:01:00Z</dcterms:modified>
</cp:coreProperties>
</file>